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4FE45" w14:textId="77777777" w:rsidR="00D32131" w:rsidRPr="00AE38E5" w:rsidRDefault="00D32131" w:rsidP="00D32131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F6B4BE6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224B7E30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4534C3CA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E38E5">
        <w:rPr>
          <w:rFonts w:ascii="Arial" w:eastAsia="Times New Roman" w:hAnsi="Arial" w:cs="Arial"/>
          <w:b/>
          <w:bCs/>
          <w:lang w:eastAsia="pl-PL"/>
        </w:rPr>
        <w:t xml:space="preserve">KARTA KURSU </w:t>
      </w:r>
    </w:p>
    <w:p w14:paraId="1447F9BF" w14:textId="77777777" w:rsidR="00D32131" w:rsidRPr="00755AD9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lang w:eastAsia="pl-PL"/>
        </w:rPr>
      </w:pPr>
      <w:r w:rsidRPr="00755AD9">
        <w:rPr>
          <w:rFonts w:ascii="Arial" w:eastAsia="Times New Roman" w:hAnsi="Arial" w:cs="Arial"/>
          <w:bCs/>
          <w:lang w:eastAsia="pl-PL"/>
        </w:rPr>
        <w:t xml:space="preserve">Kierunek: </w:t>
      </w:r>
      <w:r>
        <w:rPr>
          <w:rFonts w:ascii="Arial" w:eastAsia="Times New Roman" w:hAnsi="Arial" w:cs="Arial"/>
          <w:bCs/>
          <w:lang w:eastAsia="pl-PL"/>
        </w:rPr>
        <w:t xml:space="preserve">Media </w:t>
      </w:r>
      <w:proofErr w:type="spellStart"/>
      <w:r>
        <w:rPr>
          <w:rFonts w:ascii="Arial" w:eastAsia="Times New Roman" w:hAnsi="Arial" w:cs="Arial"/>
          <w:bCs/>
          <w:lang w:eastAsia="pl-PL"/>
        </w:rPr>
        <w:t>Content&amp;Creative</w:t>
      </w:r>
      <w:proofErr w:type="spellEnd"/>
      <w:r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bCs/>
          <w:lang w:eastAsia="pl-PL"/>
        </w:rPr>
        <w:t>Writing</w:t>
      </w:r>
      <w:proofErr w:type="spellEnd"/>
    </w:p>
    <w:p w14:paraId="2844D44D" w14:textId="77777777" w:rsidR="00D32131" w:rsidRPr="00755AD9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Studia </w:t>
      </w:r>
      <w:r w:rsidRPr="00755AD9">
        <w:rPr>
          <w:rFonts w:ascii="Arial" w:eastAsia="Times New Roman" w:hAnsi="Arial" w:cs="Arial"/>
          <w:bCs/>
          <w:lang w:eastAsia="pl-PL"/>
        </w:rPr>
        <w:t>I</w:t>
      </w:r>
      <w:r>
        <w:rPr>
          <w:rFonts w:ascii="Arial" w:eastAsia="Times New Roman" w:hAnsi="Arial" w:cs="Arial"/>
          <w:bCs/>
          <w:lang w:eastAsia="pl-PL"/>
        </w:rPr>
        <w:t>I</w:t>
      </w:r>
      <w:r w:rsidRPr="00755AD9">
        <w:rPr>
          <w:rFonts w:ascii="Arial" w:eastAsia="Times New Roman" w:hAnsi="Arial" w:cs="Arial"/>
          <w:bCs/>
          <w:lang w:eastAsia="pl-PL"/>
        </w:rPr>
        <w:t xml:space="preserve"> stopnia. Semestr </w:t>
      </w:r>
      <w:r>
        <w:rPr>
          <w:rFonts w:ascii="Arial" w:eastAsia="Times New Roman" w:hAnsi="Arial" w:cs="Arial"/>
          <w:bCs/>
          <w:lang w:eastAsia="pl-PL"/>
        </w:rPr>
        <w:t>2</w:t>
      </w:r>
    </w:p>
    <w:p w14:paraId="7391657C" w14:textId="69025540" w:rsidR="00D32131" w:rsidRPr="00755AD9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lang w:eastAsia="pl-PL"/>
        </w:rPr>
      </w:pPr>
      <w:r w:rsidRPr="00755AD9">
        <w:rPr>
          <w:rFonts w:ascii="Arial" w:eastAsia="Times New Roman" w:hAnsi="Arial" w:cs="Arial"/>
          <w:bCs/>
          <w:lang w:eastAsia="pl-PL"/>
        </w:rPr>
        <w:t>Rok akademicki: 202</w:t>
      </w:r>
      <w:ins w:id="0" w:author="Monika Kardasz" w:date="2025-02-26T14:04:00Z" w16du:dateUtc="2025-02-26T13:04:00Z">
        <w:r w:rsidR="00FA0041">
          <w:rPr>
            <w:rFonts w:ascii="Arial" w:eastAsia="Times New Roman" w:hAnsi="Arial" w:cs="Arial"/>
            <w:bCs/>
            <w:lang w:eastAsia="pl-PL"/>
          </w:rPr>
          <w:t>4</w:t>
        </w:r>
      </w:ins>
      <w:del w:id="1" w:author="Monika Kardasz" w:date="2025-02-26T14:04:00Z" w16du:dateUtc="2025-02-26T13:04:00Z">
        <w:r w:rsidDel="00FA0041">
          <w:rPr>
            <w:rFonts w:ascii="Arial" w:eastAsia="Times New Roman" w:hAnsi="Arial" w:cs="Arial"/>
            <w:bCs/>
            <w:lang w:eastAsia="pl-PL"/>
          </w:rPr>
          <w:delText>3</w:delText>
        </w:r>
      </w:del>
      <w:r w:rsidRPr="00755AD9">
        <w:rPr>
          <w:rFonts w:ascii="Arial" w:eastAsia="Times New Roman" w:hAnsi="Arial" w:cs="Arial"/>
          <w:bCs/>
          <w:lang w:eastAsia="pl-PL"/>
        </w:rPr>
        <w:t>/202</w:t>
      </w:r>
      <w:ins w:id="2" w:author="Monika Kardasz" w:date="2025-02-26T14:04:00Z" w16du:dateUtc="2025-02-26T13:04:00Z">
        <w:r w:rsidR="00FA0041">
          <w:rPr>
            <w:rFonts w:ascii="Arial" w:eastAsia="Times New Roman" w:hAnsi="Arial" w:cs="Arial"/>
            <w:bCs/>
            <w:lang w:eastAsia="pl-PL"/>
          </w:rPr>
          <w:t>5</w:t>
        </w:r>
      </w:ins>
      <w:del w:id="3" w:author="Monika Kardasz" w:date="2025-02-26T14:04:00Z" w16du:dateUtc="2025-02-26T13:04:00Z">
        <w:r w:rsidDel="00FA0041">
          <w:rPr>
            <w:rFonts w:ascii="Arial" w:eastAsia="Times New Roman" w:hAnsi="Arial" w:cs="Arial"/>
            <w:bCs/>
            <w:lang w:eastAsia="pl-PL"/>
          </w:rPr>
          <w:delText>4</w:delText>
        </w:r>
      </w:del>
    </w:p>
    <w:p w14:paraId="2BEF4C3F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164CCCA7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1B53EC40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14:paraId="7D9B14F5" w14:textId="77777777" w:rsidR="00D32131" w:rsidRPr="00AE38E5" w:rsidRDefault="00D32131" w:rsidP="00D32131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32131" w:rsidRPr="00AE38E5" w14:paraId="1D6733C3" w14:textId="77777777" w:rsidTr="0021114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18006AC" w14:textId="77777777" w:rsidR="00D32131" w:rsidRPr="00AE38E5" w:rsidRDefault="00D32131" w:rsidP="0021114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78CBE23" w14:textId="77777777" w:rsidR="00D32131" w:rsidRPr="00AE38E5" w:rsidRDefault="00D32131" w:rsidP="00211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Proseminarium magisterskie</w:t>
            </w:r>
          </w:p>
        </w:tc>
      </w:tr>
      <w:tr w:rsidR="00D32131" w:rsidRPr="00AE38E5" w14:paraId="75766DC1" w14:textId="77777777" w:rsidTr="0021114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B397AA9" w14:textId="77777777" w:rsidR="00D32131" w:rsidRPr="00AE38E5" w:rsidRDefault="00D32131" w:rsidP="0021114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7236F6D" w14:textId="308E9591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FC1329">
              <w:rPr>
                <w:rFonts w:ascii="Arial" w:eastAsia="Times New Roman" w:hAnsi="Arial" w:cs="Arial"/>
                <w:lang w:val="en-US" w:eastAsia="pl-PL"/>
              </w:rPr>
              <w:t>Master</w:t>
            </w:r>
            <w:ins w:id="4" w:author="Monika Kardasz" w:date="2025-02-26T14:04:00Z" w16du:dateUtc="2025-02-26T13:04:00Z">
              <w:r w:rsidR="00FA0041">
                <w:rPr>
                  <w:rFonts w:ascii="Arial" w:eastAsia="Times New Roman" w:hAnsi="Arial" w:cs="Arial"/>
                  <w:lang w:val="en-US" w:eastAsia="pl-PL"/>
                </w:rPr>
                <w:t>’</w:t>
              </w:r>
            </w:ins>
            <w:del w:id="5" w:author="Monika Kardasz" w:date="2025-02-26T14:04:00Z" w16du:dateUtc="2025-02-26T13:04:00Z">
              <w:r w:rsidRPr="00FC1329" w:rsidDel="00FA0041">
                <w:rPr>
                  <w:rFonts w:ascii="Arial" w:eastAsia="Times New Roman" w:hAnsi="Arial" w:cs="Arial"/>
                  <w:lang w:val="en-US" w:eastAsia="pl-PL"/>
                </w:rPr>
                <w:delText>'</w:delText>
              </w:r>
            </w:del>
            <w:r w:rsidRPr="00FC1329">
              <w:rPr>
                <w:rFonts w:ascii="Arial" w:eastAsia="Times New Roman" w:hAnsi="Arial" w:cs="Arial"/>
                <w:lang w:val="en-US" w:eastAsia="pl-PL"/>
              </w:rPr>
              <w:t>s degree proseminar</w:t>
            </w:r>
          </w:p>
        </w:tc>
      </w:tr>
    </w:tbl>
    <w:p w14:paraId="5B5D780D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de-DE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32131" w:rsidRPr="00AE38E5" w14:paraId="345574FF" w14:textId="77777777" w:rsidTr="0021114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BD37D2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B748F90" w14:textId="47EE9F5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dr hab. prof. U</w:t>
            </w:r>
            <w:ins w:id="6" w:author="Monika Kardasz" w:date="2025-02-26T14:04:00Z" w16du:dateUtc="2025-02-26T13:04:00Z">
              <w:r w:rsidR="00FA0041">
                <w:rPr>
                  <w:rFonts w:ascii="Arial" w:eastAsia="Times New Roman" w:hAnsi="Arial" w:cs="Arial"/>
                  <w:lang w:eastAsia="pl-PL"/>
                </w:rPr>
                <w:t>KEN</w:t>
              </w:r>
            </w:ins>
            <w:del w:id="7" w:author="Monika Kardasz" w:date="2025-02-26T14:04:00Z" w16du:dateUtc="2025-02-26T13:04:00Z">
              <w:r w:rsidRPr="00AE38E5" w:rsidDel="00FA0041">
                <w:rPr>
                  <w:rFonts w:ascii="Arial" w:eastAsia="Times New Roman" w:hAnsi="Arial" w:cs="Arial"/>
                  <w:lang w:eastAsia="pl-PL"/>
                </w:rPr>
                <w:delText>P</w:delText>
              </w:r>
            </w:del>
            <w:r w:rsidRPr="00AE38E5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Marceli Olma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B47E12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D32131" w:rsidRPr="00AE38E5" w14:paraId="3C529392" w14:textId="77777777" w:rsidTr="0021114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D76293C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918D16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825C710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Katedra </w:t>
            </w:r>
            <w:r>
              <w:rPr>
                <w:rFonts w:ascii="Arial" w:eastAsia="Times New Roman" w:hAnsi="Arial" w:cs="Arial"/>
                <w:lang w:eastAsia="pl-PL"/>
              </w:rPr>
              <w:t>Języka Polskiego, Lingwistyki Kulturowej i Komunikacji Społecznej</w:t>
            </w:r>
          </w:p>
        </w:tc>
      </w:tr>
      <w:tr w:rsidR="00D32131" w:rsidRPr="00AE38E5" w14:paraId="7AA4CEF2" w14:textId="77777777" w:rsidTr="0021114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40AF3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B54EDFD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43AB0FE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2131" w:rsidRPr="00AE38E5" w14:paraId="31751B49" w14:textId="77777777" w:rsidTr="0021114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FA40F7B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3F29502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C4B57D3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4A48CFE" w14:textId="77777777" w:rsidR="00D32131" w:rsidRPr="00AE38E5" w:rsidRDefault="00D32131" w:rsidP="00D3213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  <w:r w:rsidRPr="00AE38E5">
        <w:rPr>
          <w:rFonts w:ascii="Arial" w:eastAsia="Times New Roman" w:hAnsi="Arial" w:cs="Arial"/>
          <w:b/>
          <w:bCs/>
          <w:lang w:eastAsia="pl-PL"/>
        </w:rPr>
        <w:tab/>
      </w:r>
    </w:p>
    <w:p w14:paraId="67C1E56E" w14:textId="77777777" w:rsidR="00D32131" w:rsidRPr="00AE38E5" w:rsidRDefault="00D32131" w:rsidP="00D32131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48BA23A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DB48D0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38E5">
        <w:rPr>
          <w:rFonts w:ascii="Arial" w:eastAsia="Times New Roman" w:hAnsi="Arial" w:cs="Arial"/>
          <w:lang w:eastAsia="pl-PL"/>
        </w:rPr>
        <w:t>Opis kursu (cele kształcenia)</w:t>
      </w:r>
    </w:p>
    <w:p w14:paraId="368520D1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32131" w:rsidRPr="00AE38E5" w14:paraId="080FF48D" w14:textId="77777777" w:rsidTr="0021114B">
        <w:trPr>
          <w:trHeight w:val="1365"/>
        </w:trPr>
        <w:tc>
          <w:tcPr>
            <w:tcW w:w="9640" w:type="dxa"/>
          </w:tcPr>
          <w:p w14:paraId="2C48AFD1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E38E5">
              <w:rPr>
                <w:rFonts w:ascii="Arial" w:eastAsia="Times New Roman" w:hAnsi="Arial" w:cs="Arial"/>
                <w:szCs w:val="16"/>
                <w:lang w:eastAsia="pl-PL"/>
              </w:rPr>
              <w:t xml:space="preserve">Celem kursu jest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ukierunkowanie osoby studiującej na określone wybory metodologiczne w zakresie lingwistyki oraz </w:t>
            </w:r>
            <w:r w:rsidRPr="00AE38E5">
              <w:rPr>
                <w:rFonts w:ascii="Arial" w:eastAsia="Times New Roman" w:hAnsi="Arial" w:cs="Arial"/>
                <w:szCs w:val="16"/>
                <w:lang w:eastAsia="pl-PL"/>
              </w:rPr>
              <w:t xml:space="preserve">przygotowanie do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samodzielnej konstrukcji pracy dyplomowej, zamykającej etap studiów na poziomie magisterskim. </w:t>
            </w:r>
          </w:p>
          <w:p w14:paraId="7B8DC01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E38E5">
              <w:rPr>
                <w:rFonts w:ascii="Arial" w:eastAsia="Times New Roman" w:hAnsi="Arial" w:cs="Arial"/>
                <w:szCs w:val="16"/>
                <w:lang w:eastAsia="pl-PL"/>
              </w:rPr>
              <w:t>Kurs prowadzony jest w języku polskim.</w:t>
            </w:r>
          </w:p>
        </w:tc>
      </w:tr>
    </w:tbl>
    <w:p w14:paraId="67257ACB" w14:textId="77777777" w:rsidR="00D32131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E4B915" w14:textId="77777777" w:rsidR="00D32131" w:rsidRPr="0052608B" w:rsidRDefault="00D32131" w:rsidP="00D32131">
      <w:pPr>
        <w:rPr>
          <w:rFonts w:ascii="Arial" w:hAnsi="Arial" w:cs="Arial"/>
        </w:rPr>
      </w:pPr>
      <w:r w:rsidRPr="0052608B">
        <w:rPr>
          <w:rFonts w:ascii="Arial" w:hAnsi="Arial" w:cs="Arial"/>
        </w:rPr>
        <w:t>Warunki wstępne</w:t>
      </w:r>
    </w:p>
    <w:p w14:paraId="189D0D5C" w14:textId="77777777" w:rsidR="00D32131" w:rsidRPr="0052608B" w:rsidRDefault="00D32131" w:rsidP="00D32131">
      <w:pPr>
        <w:rPr>
          <w:rFonts w:ascii="Arial" w:hAnsi="Arial" w:cs="Aria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2131" w:rsidRPr="0052608B" w14:paraId="4789781A" w14:textId="77777777" w:rsidTr="0021114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C1634C6" w14:textId="77777777" w:rsidR="00D32131" w:rsidRPr="0052608B" w:rsidRDefault="00D32131" w:rsidP="0021114B">
            <w:pPr>
              <w:spacing w:after="0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</w:rPr>
              <w:t>Wiedza</w:t>
            </w:r>
          </w:p>
        </w:tc>
        <w:tc>
          <w:tcPr>
            <w:tcW w:w="7699" w:type="dxa"/>
            <w:vAlign w:val="center"/>
          </w:tcPr>
          <w:p w14:paraId="5AF36C2A" w14:textId="77777777" w:rsidR="00D32131" w:rsidRPr="00867EC0" w:rsidRDefault="00D32131" w:rsidP="0021114B">
            <w:pPr>
              <w:spacing w:after="0"/>
              <w:rPr>
                <w:rFonts w:ascii="Arial" w:hAnsi="Arial" w:cs="Arial"/>
                <w:color w:val="000000"/>
              </w:rPr>
            </w:pPr>
            <w:r w:rsidRPr="000F14A4">
              <w:rPr>
                <w:rFonts w:ascii="Arial" w:hAnsi="Arial" w:cs="Arial"/>
                <w:color w:val="000000"/>
              </w:rPr>
              <w:t>Znajomość podstawowych pojęć z zakresu wiedzy o języku, jego systemie</w:t>
            </w:r>
            <w:r>
              <w:rPr>
                <w:rFonts w:ascii="Arial" w:hAnsi="Arial" w:cs="Arial"/>
                <w:color w:val="000000"/>
              </w:rPr>
              <w:t xml:space="preserve"> i realizacji w mowie i piśmie</w:t>
            </w:r>
          </w:p>
        </w:tc>
      </w:tr>
      <w:tr w:rsidR="00D32131" w:rsidRPr="0052608B" w14:paraId="2579716E" w14:textId="77777777" w:rsidTr="0021114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FD1460C" w14:textId="77777777" w:rsidR="00D32131" w:rsidRPr="0052608B" w:rsidRDefault="00D32131" w:rsidP="0021114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A793AF0" w14:textId="77777777" w:rsidR="00D32131" w:rsidRDefault="00D32131" w:rsidP="0021114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37D6D757" w14:textId="77777777" w:rsidR="00D32131" w:rsidRDefault="00D32131" w:rsidP="0021114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Umiejętność czytania</w:t>
            </w:r>
            <w:r w:rsidRPr="000F14A4">
              <w:rPr>
                <w:rFonts w:ascii="Arial" w:hAnsi="Arial" w:cs="Arial"/>
                <w:color w:val="000000"/>
              </w:rPr>
              <w:t xml:space="preserve"> ze zrozumieniem i str</w:t>
            </w:r>
            <w:r>
              <w:rPr>
                <w:rFonts w:ascii="Arial" w:hAnsi="Arial" w:cs="Arial"/>
                <w:color w:val="000000"/>
              </w:rPr>
              <w:t>eszczania tekstów naukowych</w:t>
            </w:r>
          </w:p>
          <w:p w14:paraId="480FE964" w14:textId="77777777" w:rsidR="00D32131" w:rsidRPr="000F14A4" w:rsidRDefault="00D32131" w:rsidP="0021114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D32131" w:rsidRPr="0052608B" w14:paraId="3E42CBD6" w14:textId="77777777" w:rsidTr="0021114B">
        <w:tc>
          <w:tcPr>
            <w:tcW w:w="1941" w:type="dxa"/>
            <w:shd w:val="clear" w:color="auto" w:fill="DBE5F1"/>
            <w:vAlign w:val="center"/>
          </w:tcPr>
          <w:p w14:paraId="3F01431B" w14:textId="77777777" w:rsidR="00D32131" w:rsidRPr="0052608B" w:rsidRDefault="00D32131" w:rsidP="0021114B">
            <w:pPr>
              <w:spacing w:after="0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</w:rPr>
              <w:t>Kursy</w:t>
            </w:r>
          </w:p>
        </w:tc>
        <w:tc>
          <w:tcPr>
            <w:tcW w:w="7699" w:type="dxa"/>
            <w:vAlign w:val="center"/>
          </w:tcPr>
          <w:p w14:paraId="2E783ADA" w14:textId="77777777" w:rsidR="00D32131" w:rsidRPr="000F14A4" w:rsidRDefault="00D32131" w:rsidP="0021114B">
            <w:pPr>
              <w:spacing w:after="0"/>
              <w:rPr>
                <w:rFonts w:ascii="Arial" w:hAnsi="Arial" w:cs="Arial"/>
              </w:rPr>
            </w:pPr>
          </w:p>
          <w:p w14:paraId="55768114" w14:textId="77777777" w:rsidR="00D32131" w:rsidRPr="000F14A4" w:rsidRDefault="00D32131" w:rsidP="0021114B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239295FA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906B5D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73BCEE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38E5">
        <w:rPr>
          <w:rFonts w:ascii="Arial" w:eastAsia="Times New Roman" w:hAnsi="Arial" w:cs="Arial"/>
          <w:lang w:eastAsia="pl-PL"/>
        </w:rPr>
        <w:t>Efekty uczenia się</w:t>
      </w:r>
    </w:p>
    <w:p w14:paraId="2723D0C0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32131" w:rsidRPr="00AE38E5" w14:paraId="3A3800BB" w14:textId="77777777" w:rsidTr="0021114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0C2AD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1D56DA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3DD565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0D4564C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D32131" w:rsidRPr="00AE38E5" w14:paraId="4C72D558" w14:textId="77777777" w:rsidTr="0021114B">
        <w:trPr>
          <w:cantSplit/>
          <w:trHeight w:val="1838"/>
        </w:trPr>
        <w:tc>
          <w:tcPr>
            <w:tcW w:w="1979" w:type="dxa"/>
            <w:vMerge/>
          </w:tcPr>
          <w:p w14:paraId="1180E8F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14:paraId="197710B2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W01 </w:t>
            </w:r>
            <w:r>
              <w:rPr>
                <w:rFonts w:ascii="Arial" w:eastAsia="Times New Roman" w:hAnsi="Arial" w:cs="Arial"/>
                <w:lang w:eastAsia="pl-PL"/>
              </w:rPr>
              <w:t xml:space="preserve">– student </w:t>
            </w:r>
            <w:r w:rsidRPr="00AE38E5">
              <w:rPr>
                <w:rFonts w:ascii="Arial" w:eastAsia="Times New Roman" w:hAnsi="Arial" w:cs="Arial"/>
                <w:lang w:eastAsia="pl-PL"/>
              </w:rPr>
              <w:t xml:space="preserve">ma wiedzę na temat </w:t>
            </w:r>
            <w:r>
              <w:rPr>
                <w:rFonts w:ascii="Arial" w:eastAsia="Times New Roman" w:hAnsi="Arial" w:cs="Arial"/>
                <w:lang w:eastAsia="pl-PL"/>
              </w:rPr>
              <w:t xml:space="preserve">wybranych </w:t>
            </w:r>
            <w:r w:rsidRPr="00AE38E5">
              <w:rPr>
                <w:rFonts w:ascii="Arial" w:eastAsia="Times New Roman" w:hAnsi="Arial" w:cs="Arial"/>
                <w:lang w:eastAsia="pl-PL"/>
              </w:rPr>
              <w:t xml:space="preserve">założeń, aparatu pojęciowego oraz </w:t>
            </w:r>
            <w:r>
              <w:rPr>
                <w:rFonts w:ascii="Arial" w:eastAsia="Times New Roman" w:hAnsi="Arial" w:cs="Arial"/>
                <w:lang w:eastAsia="pl-PL"/>
              </w:rPr>
              <w:t>metodologii z zakresu współczesnego językoznawstwa</w:t>
            </w:r>
          </w:p>
          <w:p w14:paraId="07C84DE4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A60D369" w14:textId="77777777" w:rsidR="00D32131" w:rsidRDefault="00163D49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  <w:r w:rsidR="00D32131">
              <w:rPr>
                <w:rFonts w:ascii="Arial" w:eastAsia="Times New Roman" w:hAnsi="Arial" w:cs="Arial"/>
                <w:lang w:eastAsia="pl-PL"/>
              </w:rPr>
              <w:t xml:space="preserve"> – student dysponuje wiedzą dotyczącą zasad tworzenia różnych form wypowiedzi pisemnych oraz ustnych zarówno o charakterze artystycznym, jak też użytkowym</w:t>
            </w:r>
          </w:p>
          <w:p w14:paraId="5F9B23BB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5DB6ACCD" w14:textId="77777777" w:rsidR="00D32131" w:rsidRPr="00AE38E5" w:rsidRDefault="00163D49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  <w:r w:rsidR="00D32131">
              <w:rPr>
                <w:rFonts w:ascii="Arial" w:eastAsia="Times New Roman" w:hAnsi="Arial" w:cs="Arial"/>
                <w:lang w:eastAsia="pl-PL"/>
              </w:rPr>
              <w:t xml:space="preserve"> – studentowi nie są obce zasady poprawności językowej w zakresie stylistyczno-redakcyjnego przygotowania tekstów </w:t>
            </w:r>
          </w:p>
        </w:tc>
        <w:tc>
          <w:tcPr>
            <w:tcW w:w="2365" w:type="dxa"/>
          </w:tcPr>
          <w:p w14:paraId="44101594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818B831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75EF915" w14:textId="77777777" w:rsidR="00163D49" w:rsidRDefault="00163D49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18666D6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C23C8CE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K_W5</w:t>
            </w:r>
          </w:p>
          <w:p w14:paraId="23DB4EFF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K_W6</w:t>
            </w:r>
          </w:p>
          <w:p w14:paraId="2F72488B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K_W11</w:t>
            </w:r>
          </w:p>
          <w:p w14:paraId="4E55CBA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K_W12</w:t>
            </w:r>
          </w:p>
        </w:tc>
      </w:tr>
    </w:tbl>
    <w:p w14:paraId="6C6F62F0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32131" w:rsidRPr="00AE38E5" w14:paraId="0BFEB9AC" w14:textId="77777777" w:rsidTr="0021114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8338674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BB9CDF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21F043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5AF1DED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D32131" w:rsidRPr="00AE38E5" w14:paraId="6811980B" w14:textId="77777777" w:rsidTr="0021114B">
        <w:trPr>
          <w:cantSplit/>
          <w:trHeight w:val="2116"/>
        </w:trPr>
        <w:tc>
          <w:tcPr>
            <w:tcW w:w="1985" w:type="dxa"/>
            <w:vMerge/>
          </w:tcPr>
          <w:p w14:paraId="4625AD9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E82275E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U01 </w:t>
            </w:r>
            <w:r>
              <w:rPr>
                <w:rFonts w:ascii="Arial" w:eastAsia="Times New Roman" w:hAnsi="Arial" w:cs="Arial"/>
                <w:lang w:eastAsia="pl-PL"/>
              </w:rPr>
              <w:t>– student potrafi korzystać z naukowych baz danych, wyszukiwać, gromadzić i opracowywać materiał podmiotowy i przedmiotowy</w:t>
            </w:r>
          </w:p>
          <w:p w14:paraId="522D17F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6FE32C2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U02 </w:t>
            </w:r>
            <w:r>
              <w:rPr>
                <w:rFonts w:ascii="Arial" w:eastAsia="Times New Roman" w:hAnsi="Arial" w:cs="Arial"/>
                <w:lang w:eastAsia="pl-PL"/>
              </w:rPr>
              <w:t xml:space="preserve">– student </w:t>
            </w:r>
            <w:r w:rsidRPr="00AE38E5">
              <w:rPr>
                <w:rFonts w:ascii="Arial" w:eastAsia="Times New Roman" w:hAnsi="Arial" w:cs="Arial"/>
                <w:lang w:eastAsia="pl-PL"/>
              </w:rPr>
              <w:t xml:space="preserve">analizuje </w:t>
            </w:r>
            <w:r>
              <w:rPr>
                <w:rFonts w:ascii="Arial" w:eastAsia="Times New Roman" w:hAnsi="Arial" w:cs="Arial"/>
                <w:lang w:eastAsia="pl-PL"/>
              </w:rPr>
              <w:t xml:space="preserve">teksty kultury i komunikaty medialne </w:t>
            </w:r>
            <w:r w:rsidRPr="00AE38E5">
              <w:rPr>
                <w:rFonts w:ascii="Arial" w:eastAsia="Times New Roman" w:hAnsi="Arial" w:cs="Arial"/>
                <w:lang w:eastAsia="pl-PL"/>
              </w:rPr>
              <w:t xml:space="preserve">w kontekście wybranych metodologii </w:t>
            </w:r>
            <w:r>
              <w:rPr>
                <w:rFonts w:ascii="Arial" w:eastAsia="Times New Roman" w:hAnsi="Arial" w:cs="Arial"/>
                <w:lang w:eastAsia="pl-PL"/>
              </w:rPr>
              <w:t>językoznawczych</w:t>
            </w:r>
          </w:p>
          <w:p w14:paraId="00EDFAE5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4BEE26E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U03 </w:t>
            </w:r>
            <w:r>
              <w:rPr>
                <w:rFonts w:ascii="Arial" w:eastAsia="Times New Roman" w:hAnsi="Arial" w:cs="Arial"/>
                <w:lang w:eastAsia="pl-PL"/>
              </w:rPr>
              <w:t>– student doskonali umiejętności argumentacji, analityczno-krytycznego myślenia</w:t>
            </w:r>
          </w:p>
          <w:p w14:paraId="6A017B7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55EB546F" w14:textId="77777777" w:rsidR="00D32131" w:rsidRDefault="00D32131" w:rsidP="0021114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401300FD" w14:textId="77777777" w:rsidR="00D32131" w:rsidRDefault="00D32131" w:rsidP="0021114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3419BB82" w14:textId="77777777" w:rsidR="00D32131" w:rsidRDefault="00D32131" w:rsidP="0021114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5A3B3CA5" w14:textId="77777777" w:rsidR="00D32131" w:rsidRDefault="00D32131" w:rsidP="0021114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K_U1</w:t>
            </w:r>
          </w:p>
          <w:p w14:paraId="2D927EA7" w14:textId="77777777" w:rsidR="00D32131" w:rsidRPr="00AE38E5" w:rsidRDefault="00D32131" w:rsidP="0021114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K_U2</w:t>
            </w:r>
          </w:p>
        </w:tc>
      </w:tr>
    </w:tbl>
    <w:p w14:paraId="0602D3DD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866E0C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32131" w:rsidRPr="00AE38E5" w14:paraId="53B121DD" w14:textId="77777777" w:rsidTr="0021114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138950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B92E9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3E226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7BBB18B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D32131" w:rsidRPr="00AE38E5" w14:paraId="75F91F09" w14:textId="77777777" w:rsidTr="0021114B">
        <w:trPr>
          <w:cantSplit/>
          <w:trHeight w:val="1691"/>
        </w:trPr>
        <w:tc>
          <w:tcPr>
            <w:tcW w:w="1985" w:type="dxa"/>
            <w:vMerge/>
          </w:tcPr>
          <w:p w14:paraId="4D6D0A6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6B34F991" w14:textId="77777777" w:rsidR="00D32131" w:rsidRPr="00AE38E5" w:rsidRDefault="00163D49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  <w:r w:rsidR="00D32131">
              <w:rPr>
                <w:rFonts w:ascii="Arial" w:eastAsia="Times New Roman" w:hAnsi="Arial" w:cs="Arial"/>
                <w:lang w:eastAsia="pl-PL"/>
              </w:rPr>
              <w:t xml:space="preserve"> – student</w:t>
            </w:r>
            <w:r w:rsidR="00D32131" w:rsidRPr="00AE38E5">
              <w:rPr>
                <w:rFonts w:ascii="Arial" w:eastAsia="Times New Roman" w:hAnsi="Arial" w:cs="Arial"/>
                <w:lang w:eastAsia="pl-PL"/>
              </w:rPr>
              <w:t xml:space="preserve"> rozumie potrzebę kształcenia się, doskonalenia umiejętności</w:t>
            </w:r>
            <w:r w:rsidR="00D32131">
              <w:rPr>
                <w:rFonts w:ascii="Arial" w:eastAsia="Times New Roman" w:hAnsi="Arial" w:cs="Arial"/>
                <w:lang w:eastAsia="pl-PL"/>
              </w:rPr>
              <w:t xml:space="preserve"> analitycznych</w:t>
            </w:r>
          </w:p>
          <w:p w14:paraId="6A571BF2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AD7FEE3" w14:textId="77777777" w:rsidR="00D32131" w:rsidRPr="00AE38E5" w:rsidRDefault="00163D49" w:rsidP="0021114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  <w:r w:rsidR="00D32131" w:rsidRPr="00AE38E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32131">
              <w:rPr>
                <w:rFonts w:ascii="Arial" w:eastAsia="Times New Roman" w:hAnsi="Arial" w:cs="Arial"/>
                <w:lang w:eastAsia="pl-PL"/>
              </w:rPr>
              <w:t>– student ma świadomość znaczenia wiedzy o języku w tworzeniu własnych tekstów</w:t>
            </w:r>
          </w:p>
        </w:tc>
        <w:tc>
          <w:tcPr>
            <w:tcW w:w="2410" w:type="dxa"/>
          </w:tcPr>
          <w:p w14:paraId="3B5A1A7D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AB706F4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A927471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K_K1</w:t>
            </w:r>
          </w:p>
          <w:p w14:paraId="4F89D69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K_K5</w:t>
            </w:r>
          </w:p>
        </w:tc>
      </w:tr>
    </w:tbl>
    <w:p w14:paraId="71289C78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079FB4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5869CD3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32131" w:rsidRPr="00AE38E5" w14:paraId="6EA37693" w14:textId="77777777" w:rsidTr="0021114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B1BB9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D32131" w:rsidRPr="00AE38E5" w14:paraId="743A267A" w14:textId="77777777" w:rsidTr="0021114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08D499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DD0BA56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0B895D65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D0B19A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D32131" w:rsidRPr="00AE38E5" w14:paraId="729CB37B" w14:textId="77777777" w:rsidTr="0021114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5E305BC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21600166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226285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12A788E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055FE3B0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4AAE9368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2659C6AA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5D271EFA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0DC5801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028E98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C934DEA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A20BF21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5514CE0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AFEF8D5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2131" w:rsidRPr="00AE38E5" w14:paraId="36696954" w14:textId="77777777" w:rsidTr="0021114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9E670E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7E430D1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31AC9F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84E3D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9E6B61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8A2D5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F98EC3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E69EDC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32131" w:rsidRPr="00AE38E5" w14:paraId="683B8C12" w14:textId="77777777" w:rsidTr="0021114B">
        <w:trPr>
          <w:trHeight w:val="462"/>
        </w:trPr>
        <w:tc>
          <w:tcPr>
            <w:tcW w:w="1611" w:type="dxa"/>
            <w:vAlign w:val="center"/>
          </w:tcPr>
          <w:p w14:paraId="04FA801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19103A76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F8761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1944CA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970EE33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6ED4D2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E76244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B1ACB6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F797318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141306C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CEB4466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38E5">
        <w:rPr>
          <w:rFonts w:ascii="Arial" w:eastAsia="Times New Roman" w:hAnsi="Arial" w:cs="Arial"/>
          <w:lang w:eastAsia="pl-PL"/>
        </w:rPr>
        <w:t>Opis metod i sposobów prowadzenia zajęć</w:t>
      </w:r>
    </w:p>
    <w:p w14:paraId="28ABDA7E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2131" w:rsidRPr="00AE38E5" w14:paraId="1F2DFEA4" w14:textId="77777777" w:rsidTr="0080034D">
        <w:trPr>
          <w:trHeight w:val="609"/>
        </w:trPr>
        <w:tc>
          <w:tcPr>
            <w:tcW w:w="9622" w:type="dxa"/>
          </w:tcPr>
          <w:p w14:paraId="63E9E61E" w14:textId="77777777" w:rsidR="00D32131" w:rsidRPr="00AE38E5" w:rsidRDefault="00D32131" w:rsidP="0080034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pl-PL"/>
              </w:rPr>
              <w:t>M</w:t>
            </w:r>
            <w:r w:rsidRPr="00AE38E5">
              <w:rPr>
                <w:rFonts w:ascii="Arial" w:hAnsi="Arial" w:cs="Arial"/>
              </w:rPr>
              <w:t xml:space="preserve">etoda </w:t>
            </w:r>
            <w:r>
              <w:rPr>
                <w:rFonts w:ascii="Arial" w:hAnsi="Arial" w:cs="Arial"/>
              </w:rPr>
              <w:t xml:space="preserve">wykładu konwersatoryjnego z udziałem prezentacji multimedialnych, </w:t>
            </w:r>
            <w:r w:rsidRPr="00AE38E5">
              <w:rPr>
                <w:rFonts w:ascii="Arial" w:hAnsi="Arial" w:cs="Arial"/>
              </w:rPr>
              <w:t>praca z tekstem, ćwiczen</w:t>
            </w:r>
            <w:r>
              <w:rPr>
                <w:rFonts w:ascii="Arial" w:hAnsi="Arial" w:cs="Arial"/>
              </w:rPr>
              <w:t>ia analityczno-interpretacyjne, dyskusja. Redagowanie krótkich tekstów.</w:t>
            </w:r>
          </w:p>
        </w:tc>
      </w:tr>
    </w:tbl>
    <w:p w14:paraId="428EA914" w14:textId="77777777" w:rsidR="00D32131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F93363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38E5">
        <w:rPr>
          <w:rFonts w:ascii="Arial" w:eastAsia="Times New Roman" w:hAnsi="Arial" w:cs="Arial"/>
          <w:lang w:eastAsia="pl-PL"/>
        </w:rPr>
        <w:t>Formy sprawdzania efektów uczenia się</w:t>
      </w:r>
    </w:p>
    <w:p w14:paraId="743555F9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32131" w:rsidRPr="00AE38E5" w14:paraId="0A5A1CE7" w14:textId="77777777" w:rsidTr="0021114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D3018C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339D1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E38E5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1DDBB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83A2A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029A1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DEF0A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C3E1C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B993B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63C5A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BA20456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18D365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Praca pis. /</w:t>
            </w:r>
          </w:p>
          <w:p w14:paraId="3169FB4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D88BB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74873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73B7A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D32131" w:rsidRPr="00AE38E5" w14:paraId="727E59CF" w14:textId="77777777" w:rsidTr="0021114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E136E1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A73F7C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F4307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F4AD36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A5B1E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A5E69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8C379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3DD56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2FBA3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06960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CB5AB0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6E553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C8625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0ABD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3A6D82EE" w14:textId="77777777" w:rsidTr="0021114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48454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39657A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ACCD8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55683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8B09D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04BE5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05FB2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81A75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FDA51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B2961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535593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AD1AF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EFD96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7451A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1D289C82" w14:textId="77777777" w:rsidTr="0021114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44C9B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7FA4DF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8EAFB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F7B9E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A486A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E681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7B453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1C390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C4DC1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3D6C2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06AD44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5FA0C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A705F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9BFC3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34352E4A" w14:textId="77777777" w:rsidTr="0021114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08F3B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47B11D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694FB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322C4D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E644E6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EDF6C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213E9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AB17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28270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86E4C34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A6E28C2" w14:textId="77777777" w:rsidR="00D32131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1E40F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B011B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A3565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03E612FE" w14:textId="77777777" w:rsidTr="0021114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3D941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0661916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7DD0A6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E5E29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32C9BE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7266C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DD913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1902A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86F34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22F5FA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E747AD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99F574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6A518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C5D76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61C9C48E" w14:textId="77777777" w:rsidTr="0021114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735C10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09F97B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8C59B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5B9714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BFB7E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DFFDAE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7CFD7F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15D27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381DA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D5BA1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5140A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2A0BE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177BF7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FB892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1180FA46" w14:textId="77777777" w:rsidTr="0021114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486738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50B944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44608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37003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111A0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20274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90ADF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6F5D8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63309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64B43E8" w14:textId="77777777" w:rsidR="00D32131" w:rsidRPr="00AE38E5" w:rsidRDefault="00D32131" w:rsidP="00163D4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14:paraId="0078E03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3E7C04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287DB8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6BE019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D32131" w:rsidRPr="00AE38E5" w14:paraId="444B7108" w14:textId="77777777" w:rsidTr="0021114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0E051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0E5AC3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0C1BDB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95A002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286BCD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BC9A1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6F957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C57915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C2CA5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D9F9F3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456A08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59AFFC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C15F4A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7186C1" w14:textId="77777777" w:rsidR="00D32131" w:rsidRPr="00AE38E5" w:rsidRDefault="00D32131" w:rsidP="0021114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1D3C0E5C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FF99B8" w14:textId="77777777" w:rsidR="00D32131" w:rsidRPr="00AE38E5" w:rsidRDefault="00D32131" w:rsidP="00D32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2131" w:rsidRPr="00AE38E5" w14:paraId="1302550E" w14:textId="77777777" w:rsidTr="0021114B">
        <w:tc>
          <w:tcPr>
            <w:tcW w:w="1941" w:type="dxa"/>
            <w:shd w:val="clear" w:color="auto" w:fill="DBE5F1"/>
            <w:vAlign w:val="center"/>
          </w:tcPr>
          <w:p w14:paraId="1FB8E776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3945583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 xml:space="preserve">Zaliczenie </w:t>
            </w:r>
            <w:r>
              <w:rPr>
                <w:rFonts w:ascii="Arial" w:eastAsia="Times New Roman" w:hAnsi="Arial" w:cs="Arial"/>
                <w:lang w:eastAsia="pl-PL"/>
              </w:rPr>
              <w:t xml:space="preserve">spotkań </w:t>
            </w:r>
            <w:r w:rsidR="0080034D">
              <w:rPr>
                <w:rFonts w:ascii="Arial" w:eastAsia="Times New Roman" w:hAnsi="Arial" w:cs="Arial"/>
                <w:lang w:eastAsia="pl-PL"/>
              </w:rPr>
              <w:t>pro</w:t>
            </w:r>
            <w:r>
              <w:rPr>
                <w:rFonts w:ascii="Arial" w:eastAsia="Times New Roman" w:hAnsi="Arial" w:cs="Arial"/>
                <w:lang w:eastAsia="pl-PL"/>
              </w:rPr>
              <w:t>seminaryjnych</w:t>
            </w:r>
            <w:r w:rsidRPr="00AE38E5">
              <w:rPr>
                <w:rFonts w:ascii="Arial" w:eastAsia="Times New Roman" w:hAnsi="Arial" w:cs="Arial"/>
                <w:lang w:eastAsia="pl-PL"/>
              </w:rPr>
              <w:t xml:space="preserve"> odbywa się na podstawie obecności na zajęciach, aktywności osoby studiującej w ich trakcie oraz b</w:t>
            </w:r>
            <w:r>
              <w:rPr>
                <w:rFonts w:ascii="Arial" w:eastAsia="Times New Roman" w:hAnsi="Arial" w:cs="Arial"/>
                <w:lang w:eastAsia="pl-PL"/>
              </w:rPr>
              <w:t>ieżącego przygotowania do zajęć. Prowadzący może wskazać wybrane osoby, które przygotują tematyczno-problemowe referaty, prezentowane w trakcie zajęć.</w:t>
            </w:r>
          </w:p>
          <w:p w14:paraId="3CA14C8B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0" w:line="24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B85A46B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1018EC3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2131" w:rsidRPr="00AE38E5" w14:paraId="72A54E3D" w14:textId="77777777" w:rsidTr="0021114B">
        <w:trPr>
          <w:trHeight w:val="779"/>
        </w:trPr>
        <w:tc>
          <w:tcPr>
            <w:tcW w:w="1941" w:type="dxa"/>
            <w:shd w:val="clear" w:color="auto" w:fill="DBE5F1"/>
            <w:vAlign w:val="center"/>
          </w:tcPr>
          <w:p w14:paraId="23CEAC47" w14:textId="77777777" w:rsidR="00D32131" w:rsidRPr="00AE38E5" w:rsidRDefault="00D32131" w:rsidP="0021114B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AB3E6AD" w14:textId="77777777" w:rsidR="00D32131" w:rsidRPr="00AE38E5" w:rsidRDefault="00D32131" w:rsidP="002111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38E5">
              <w:rPr>
                <w:rFonts w:ascii="Arial" w:eastAsia="Times New Roman" w:hAnsi="Arial" w:cs="Arial"/>
                <w:lang w:eastAsia="pl-PL"/>
              </w:rPr>
              <w:t>Zajęcia i zaliczenie mają charakter tożsamy w trybie tradycyjnym, zdalnym i mieszanym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4AB780BB" w14:textId="77777777" w:rsidR="00D32131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CD26876" w14:textId="77777777" w:rsidR="00D32131" w:rsidRPr="00E54251" w:rsidRDefault="00D32131" w:rsidP="00D32131">
      <w:pPr>
        <w:spacing w:after="0" w:line="240" w:lineRule="auto"/>
        <w:rPr>
          <w:rFonts w:ascii="Arial" w:hAnsi="Arial" w:cs="Arial"/>
        </w:rPr>
      </w:pPr>
    </w:p>
    <w:p w14:paraId="2EFE719A" w14:textId="77777777" w:rsidR="00D32131" w:rsidRDefault="00D32131" w:rsidP="00D3213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Wybrane paradygmaty współczesnego językoznawstwa: </w:t>
      </w:r>
    </w:p>
    <w:p w14:paraId="7258E8CC" w14:textId="77777777" w:rsidR="00D32131" w:rsidRDefault="00D32131" w:rsidP="00D3213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Socjolingwistyka (środowiskowe odmiany języka, podstawowe kategorie </w:t>
      </w:r>
      <w:proofErr w:type="spellStart"/>
      <w:r>
        <w:rPr>
          <w:rFonts w:ascii="Arial" w:hAnsi="Arial" w:cs="Arial"/>
        </w:rPr>
        <w:t>socjolektalne</w:t>
      </w:r>
      <w:proofErr w:type="spellEnd"/>
      <w:r>
        <w:rPr>
          <w:rFonts w:ascii="Arial" w:hAnsi="Arial" w:cs="Arial"/>
        </w:rPr>
        <w:t xml:space="preserve">, leksyka i frazeologia wybranych socjolektów jako źródło wiedzy o systemie wartości w obrębie grup społecznych posługujących się tymi socjolektami); </w:t>
      </w:r>
    </w:p>
    <w:p w14:paraId="57E7E1BA" w14:textId="77777777" w:rsidR="00D32131" w:rsidRPr="00963ADD" w:rsidRDefault="00D32131" w:rsidP="00963ADD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Lingwistyka kulturowa (</w:t>
      </w:r>
      <w:r w:rsidR="00963ADD">
        <w:rPr>
          <w:rFonts w:ascii="Arial" w:hAnsi="Arial" w:cs="Arial"/>
        </w:rPr>
        <w:t xml:space="preserve">relacje język – </w:t>
      </w:r>
      <w:r w:rsidR="00963ADD" w:rsidRPr="00963ADD">
        <w:rPr>
          <w:rFonts w:ascii="Arial" w:hAnsi="Arial" w:cs="Arial"/>
        </w:rPr>
        <w:t>kultura</w:t>
      </w:r>
      <w:r w:rsidR="00963ADD">
        <w:rPr>
          <w:rFonts w:ascii="Arial" w:hAnsi="Arial" w:cs="Arial"/>
        </w:rPr>
        <w:t xml:space="preserve"> – człowiek – rzeczywistość</w:t>
      </w:r>
      <w:r w:rsidR="00963ADD" w:rsidRPr="00963ADD">
        <w:rPr>
          <w:rFonts w:ascii="Arial" w:hAnsi="Arial" w:cs="Arial"/>
        </w:rPr>
        <w:t xml:space="preserve">, </w:t>
      </w:r>
      <w:r w:rsidRPr="00963ADD">
        <w:rPr>
          <w:rFonts w:ascii="Arial" w:hAnsi="Arial" w:cs="Arial"/>
        </w:rPr>
        <w:t>rekonstrukcja wybranych elementów językowego obrazu świata utrwalonych w różnorakich tekstach kultury i w przekazach medialnych);</w:t>
      </w:r>
    </w:p>
    <w:p w14:paraId="75CB9414" w14:textId="77777777" w:rsidR="00D32131" w:rsidRDefault="00D32131" w:rsidP="00D3213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  <w:r w:rsidRPr="00D32131">
        <w:rPr>
          <w:rFonts w:ascii="Arial" w:hAnsi="Arial" w:cs="Arial"/>
        </w:rPr>
        <w:lastRenderedPageBreak/>
        <w:t>3.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D32131">
        <w:rPr>
          <w:rFonts w:ascii="Arial" w:hAnsi="Arial" w:cs="Arial"/>
        </w:rPr>
        <w:t>ragmalingwistyka</w:t>
      </w:r>
      <w:proofErr w:type="spellEnd"/>
      <w:r w:rsidRPr="00D32131">
        <w:rPr>
          <w:rFonts w:ascii="Arial" w:hAnsi="Arial" w:cs="Arial"/>
        </w:rPr>
        <w:t xml:space="preserve"> (główne założenia teorii aktów mowy, klasyfikacje aktów mowy; bezpośrednie i pośrednie akty mowy, najważniejsze zasady polskiej grzeczności, wybrane zachowania grzecznościowe współczesnych Polaków);</w:t>
      </w:r>
    </w:p>
    <w:p w14:paraId="1DFCB89B" w14:textId="77777777" w:rsidR="00D32131" w:rsidRPr="00D32131" w:rsidRDefault="00D32131" w:rsidP="00D3213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  <w:r w:rsidRPr="00D32131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="0080034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</w:t>
      </w:r>
      <w:r w:rsidRPr="00D32131">
        <w:rPr>
          <w:rFonts w:ascii="Arial" w:hAnsi="Arial" w:cs="Arial"/>
        </w:rPr>
        <w:t>iolingwistyka</w:t>
      </w:r>
      <w:proofErr w:type="spellEnd"/>
      <w:r w:rsidRPr="00D32131">
        <w:rPr>
          <w:rFonts w:ascii="Arial" w:hAnsi="Arial" w:cs="Arial"/>
        </w:rPr>
        <w:t xml:space="preserve"> (język kobiet a język mężczyzn, wizerunek płci w polszczyźnie, gramatyka a </w:t>
      </w:r>
      <w:proofErr w:type="spellStart"/>
      <w:r w:rsidRPr="00D32131">
        <w:rPr>
          <w:rFonts w:ascii="Arial" w:hAnsi="Arial" w:cs="Arial"/>
        </w:rPr>
        <w:t>gender</w:t>
      </w:r>
      <w:proofErr w:type="spellEnd"/>
      <w:r w:rsidRPr="00D32131">
        <w:rPr>
          <w:rFonts w:ascii="Arial" w:hAnsi="Arial" w:cs="Arial"/>
        </w:rPr>
        <w:t xml:space="preserve">, </w:t>
      </w:r>
      <w:proofErr w:type="spellStart"/>
      <w:r w:rsidRPr="00D32131">
        <w:rPr>
          <w:rFonts w:ascii="Arial" w:hAnsi="Arial" w:cs="Arial"/>
        </w:rPr>
        <w:t>gender</w:t>
      </w:r>
      <w:proofErr w:type="spellEnd"/>
      <w:r w:rsidRPr="00D32131">
        <w:rPr>
          <w:rFonts w:ascii="Arial" w:hAnsi="Arial" w:cs="Arial"/>
        </w:rPr>
        <w:t xml:space="preserve"> w słownictwie i frazeologii, język ukrycia).</w:t>
      </w:r>
    </w:p>
    <w:p w14:paraId="0342D72C" w14:textId="77777777" w:rsidR="00D32131" w:rsidRDefault="00D32131" w:rsidP="00D3213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hAnsi="Arial" w:cs="Arial"/>
        </w:rPr>
      </w:pPr>
    </w:p>
    <w:p w14:paraId="364563B0" w14:textId="77777777" w:rsidR="00D32131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0E3354" w14:textId="77777777" w:rsidR="0080034D" w:rsidRPr="00AE38E5" w:rsidRDefault="0080034D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D3E691" w14:textId="77777777" w:rsidR="00D32131" w:rsidRPr="00AE38E5" w:rsidRDefault="00D32131" w:rsidP="00D32131">
      <w:pPr>
        <w:rPr>
          <w:rFonts w:ascii="Arial" w:hAnsi="Arial" w:cs="Arial"/>
          <w:lang w:eastAsia="pl-PL"/>
        </w:rPr>
      </w:pPr>
      <w:r w:rsidRPr="00AE38E5">
        <w:rPr>
          <w:rFonts w:ascii="Arial" w:hAnsi="Arial" w:cs="Arial"/>
        </w:rPr>
        <w:t>Wykaz literatury podstawowej</w:t>
      </w:r>
      <w:r>
        <w:rPr>
          <w:rFonts w:ascii="Arial" w:hAnsi="Arial" w:cs="Arial"/>
        </w:rPr>
        <w:t xml:space="preserve"> (wybór)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32131" w:rsidRPr="00AE38E5" w14:paraId="32918A40" w14:textId="77777777" w:rsidTr="0021114B">
        <w:trPr>
          <w:trHeight w:val="82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14CB4" w14:textId="77777777" w:rsidR="00D32131" w:rsidRPr="00DD3106" w:rsidRDefault="00D32131" w:rsidP="00D3213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642"/>
              <w:rPr>
                <w:rFonts w:ascii="Arial" w:hAnsi="Arial" w:cs="Arial"/>
              </w:rPr>
            </w:pPr>
            <w:r w:rsidRPr="00E54251">
              <w:rPr>
                <w:rFonts w:ascii="Arial" w:hAnsi="Arial" w:cs="Arial"/>
              </w:rPr>
              <w:t>Anusiewicz</w:t>
            </w:r>
            <w:r>
              <w:rPr>
                <w:rFonts w:ascii="Arial" w:hAnsi="Arial" w:cs="Arial"/>
              </w:rPr>
              <w:t xml:space="preserve"> J.</w:t>
            </w:r>
            <w:r w:rsidRPr="00E54251">
              <w:rPr>
                <w:rFonts w:ascii="Arial" w:hAnsi="Arial" w:cs="Arial"/>
              </w:rPr>
              <w:t xml:space="preserve">, </w:t>
            </w:r>
            <w:r w:rsidRPr="00E54251">
              <w:rPr>
                <w:rFonts w:ascii="Arial" w:hAnsi="Arial" w:cs="Arial"/>
                <w:i/>
              </w:rPr>
              <w:t>Lingwistyka kulturowa. Zarys problematyki</w:t>
            </w:r>
            <w:r w:rsidRPr="00E54251">
              <w:rPr>
                <w:rFonts w:ascii="Arial" w:hAnsi="Arial" w:cs="Arial"/>
              </w:rPr>
              <w:t>, Wrocław 1994</w:t>
            </w:r>
            <w:r>
              <w:rPr>
                <w:rFonts w:ascii="Arial" w:hAnsi="Arial" w:cs="Arial"/>
              </w:rPr>
              <w:t>.</w:t>
            </w:r>
          </w:p>
          <w:p w14:paraId="3E284AF7" w14:textId="77777777" w:rsidR="00D32131" w:rsidRPr="00E54251" w:rsidRDefault="00D32131" w:rsidP="00D32131">
            <w:pPr>
              <w:numPr>
                <w:ilvl w:val="0"/>
                <w:numId w:val="2"/>
              </w:numPr>
              <w:spacing w:after="0" w:line="240" w:lineRule="auto"/>
              <w:ind w:left="642"/>
              <w:rPr>
                <w:rFonts w:ascii="Arial" w:hAnsi="Arial" w:cs="Arial"/>
              </w:rPr>
            </w:pPr>
            <w:r w:rsidRPr="00E54251">
              <w:rPr>
                <w:rFonts w:ascii="Arial" w:hAnsi="Arial" w:cs="Arial"/>
              </w:rPr>
              <w:t>Bartmiński</w:t>
            </w:r>
            <w:r>
              <w:rPr>
                <w:rFonts w:ascii="Arial" w:hAnsi="Arial" w:cs="Arial"/>
              </w:rPr>
              <w:t xml:space="preserve"> J.</w:t>
            </w:r>
            <w:r w:rsidRPr="00E54251">
              <w:rPr>
                <w:rFonts w:ascii="Arial" w:hAnsi="Arial" w:cs="Arial"/>
              </w:rPr>
              <w:t xml:space="preserve">, </w:t>
            </w:r>
            <w:r w:rsidRPr="00E54251">
              <w:rPr>
                <w:rFonts w:ascii="Arial" w:hAnsi="Arial" w:cs="Arial"/>
                <w:i/>
              </w:rPr>
              <w:t>Językowe podstawy obrazu świata</w:t>
            </w:r>
            <w:r w:rsidRPr="00E54251">
              <w:rPr>
                <w:rFonts w:ascii="Arial" w:hAnsi="Arial" w:cs="Arial"/>
              </w:rPr>
              <w:t>, Lublin 2006.</w:t>
            </w:r>
          </w:p>
          <w:p w14:paraId="2AD0BAB3" w14:textId="77777777" w:rsidR="00D32131" w:rsidRPr="00E54251" w:rsidRDefault="00D32131" w:rsidP="00D32131">
            <w:pPr>
              <w:numPr>
                <w:ilvl w:val="0"/>
                <w:numId w:val="2"/>
              </w:numPr>
              <w:spacing w:after="0" w:line="240" w:lineRule="auto"/>
              <w:ind w:left="642"/>
              <w:rPr>
                <w:rFonts w:ascii="Arial" w:hAnsi="Arial" w:cs="Arial"/>
              </w:rPr>
            </w:pPr>
            <w:r w:rsidRPr="00E54251">
              <w:rPr>
                <w:rFonts w:ascii="Arial" w:hAnsi="Arial" w:cs="Arial"/>
              </w:rPr>
              <w:t>Fisiak</w:t>
            </w:r>
            <w:r>
              <w:rPr>
                <w:rFonts w:ascii="Arial" w:hAnsi="Arial" w:cs="Arial"/>
              </w:rPr>
              <w:t xml:space="preserve"> J.</w:t>
            </w:r>
            <w:r w:rsidRPr="00E54251">
              <w:rPr>
                <w:rFonts w:ascii="Arial" w:hAnsi="Arial" w:cs="Arial"/>
              </w:rPr>
              <w:t xml:space="preserve">, </w:t>
            </w:r>
            <w:r w:rsidRPr="00E54251">
              <w:rPr>
                <w:rFonts w:ascii="Arial" w:hAnsi="Arial" w:cs="Arial"/>
                <w:i/>
              </w:rPr>
              <w:t>Wstęp do współczesnych teorii lingwistycznych</w:t>
            </w:r>
            <w:r>
              <w:rPr>
                <w:rFonts w:ascii="Arial" w:hAnsi="Arial" w:cs="Arial"/>
              </w:rPr>
              <w:t xml:space="preserve">, </w:t>
            </w:r>
            <w:r w:rsidRPr="00E54251">
              <w:rPr>
                <w:rFonts w:ascii="Arial" w:hAnsi="Arial" w:cs="Arial"/>
              </w:rPr>
              <w:t>wyd. 3, Warszawa 1985.</w:t>
            </w:r>
          </w:p>
          <w:p w14:paraId="24973E1E" w14:textId="77777777" w:rsidR="00D32131" w:rsidRDefault="00D32131" w:rsidP="00D32131">
            <w:pPr>
              <w:numPr>
                <w:ilvl w:val="0"/>
                <w:numId w:val="2"/>
              </w:numPr>
              <w:spacing w:after="0" w:line="240" w:lineRule="auto"/>
              <w:ind w:left="6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Grabias S., </w:t>
            </w:r>
            <w:r w:rsidRPr="00CA04BA">
              <w:rPr>
                <w:rFonts w:ascii="Arial" w:hAnsi="Arial" w:cs="Arial"/>
                <w:i/>
              </w:rPr>
              <w:t xml:space="preserve">Język w </w:t>
            </w:r>
            <w:proofErr w:type="spellStart"/>
            <w:r w:rsidRPr="00CA04BA">
              <w:rPr>
                <w:rFonts w:ascii="Arial" w:hAnsi="Arial" w:cs="Arial"/>
                <w:i/>
              </w:rPr>
              <w:t>zachowaniach</w:t>
            </w:r>
            <w:proofErr w:type="spellEnd"/>
            <w:r w:rsidRPr="00CA04BA">
              <w:rPr>
                <w:rFonts w:ascii="Arial" w:hAnsi="Arial" w:cs="Arial"/>
                <w:i/>
              </w:rPr>
              <w:t xml:space="preserve"> społecznych</w:t>
            </w:r>
            <w:r>
              <w:rPr>
                <w:rFonts w:ascii="Arial" w:hAnsi="Arial" w:cs="Arial"/>
              </w:rPr>
              <w:t>, Lublin 1997.</w:t>
            </w:r>
          </w:p>
          <w:p w14:paraId="5936DD9D" w14:textId="77777777" w:rsidR="00D32131" w:rsidRPr="00947E13" w:rsidRDefault="00D32131" w:rsidP="00D3213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642"/>
              <w:rPr>
                <w:rFonts w:ascii="Arial" w:hAnsi="Arial" w:cs="Arial"/>
              </w:rPr>
            </w:pPr>
            <w:r w:rsidRPr="00947E13">
              <w:rPr>
                <w:rFonts w:ascii="Arial" w:hAnsi="Arial" w:cs="Arial"/>
              </w:rPr>
              <w:t xml:space="preserve">Karwatowska M., Szpyra-Kozłowska J., </w:t>
            </w:r>
            <w:r w:rsidRPr="00947E13">
              <w:rPr>
                <w:rFonts w:ascii="Arial" w:hAnsi="Arial" w:cs="Arial"/>
                <w:i/>
              </w:rPr>
              <w:t>Lingwistyka płci. Ona i on w języku polskim</w:t>
            </w:r>
            <w:r w:rsidRPr="00947E13">
              <w:rPr>
                <w:rFonts w:ascii="Arial" w:hAnsi="Arial" w:cs="Arial"/>
              </w:rPr>
              <w:t>, Lublin 2005</w:t>
            </w:r>
            <w:r>
              <w:rPr>
                <w:rFonts w:ascii="Arial" w:hAnsi="Arial" w:cs="Arial"/>
              </w:rPr>
              <w:t>.</w:t>
            </w:r>
          </w:p>
          <w:p w14:paraId="28E0AC46" w14:textId="77777777" w:rsidR="00D32131" w:rsidRDefault="00D32131" w:rsidP="00D32131">
            <w:pPr>
              <w:numPr>
                <w:ilvl w:val="0"/>
                <w:numId w:val="2"/>
              </w:numPr>
              <w:spacing w:after="0" w:line="240" w:lineRule="auto"/>
              <w:ind w:left="642"/>
              <w:rPr>
                <w:rFonts w:ascii="Arial" w:hAnsi="Arial" w:cs="Arial"/>
              </w:rPr>
            </w:pPr>
            <w:proofErr w:type="spellStart"/>
            <w:r w:rsidRPr="00E54251">
              <w:rPr>
                <w:rFonts w:ascii="Arial" w:hAnsi="Arial" w:cs="Arial"/>
              </w:rPr>
              <w:t>Stalmaszczyk</w:t>
            </w:r>
            <w:proofErr w:type="spellEnd"/>
            <w:r>
              <w:rPr>
                <w:rFonts w:ascii="Arial" w:hAnsi="Arial" w:cs="Arial"/>
              </w:rPr>
              <w:t xml:space="preserve"> P.</w:t>
            </w:r>
            <w:r w:rsidRPr="00E54251">
              <w:rPr>
                <w:rFonts w:ascii="Arial" w:hAnsi="Arial" w:cs="Arial"/>
              </w:rPr>
              <w:t xml:space="preserve"> (red.)</w:t>
            </w:r>
            <w:r>
              <w:rPr>
                <w:rFonts w:ascii="Arial" w:hAnsi="Arial" w:cs="Arial"/>
              </w:rPr>
              <w:t>,</w:t>
            </w:r>
            <w:r w:rsidRPr="00E54251">
              <w:rPr>
                <w:rFonts w:ascii="Arial" w:hAnsi="Arial" w:cs="Arial"/>
              </w:rPr>
              <w:t xml:space="preserve"> </w:t>
            </w:r>
            <w:r w:rsidRPr="00E54251">
              <w:rPr>
                <w:rFonts w:ascii="Arial" w:hAnsi="Arial" w:cs="Arial"/>
                <w:i/>
              </w:rPr>
              <w:t>Metodologie językoznawstwa. Podstawy teoretyczne</w:t>
            </w:r>
            <w:r w:rsidRPr="00E54251">
              <w:rPr>
                <w:rFonts w:ascii="Arial" w:hAnsi="Arial" w:cs="Arial"/>
              </w:rPr>
              <w:t>, Łódź 2006.</w:t>
            </w:r>
          </w:p>
          <w:p w14:paraId="4E3DC3E8" w14:textId="77777777" w:rsidR="00D32131" w:rsidRPr="00DD3106" w:rsidRDefault="00D32131" w:rsidP="00D32131">
            <w:pPr>
              <w:numPr>
                <w:ilvl w:val="0"/>
                <w:numId w:val="2"/>
              </w:numPr>
              <w:spacing w:after="0" w:line="240" w:lineRule="auto"/>
              <w:ind w:left="642"/>
              <w:rPr>
                <w:rFonts w:ascii="Arial" w:hAnsi="Arial" w:cs="Arial"/>
              </w:rPr>
            </w:pPr>
            <w:proofErr w:type="spellStart"/>
            <w:r w:rsidRPr="0005628C">
              <w:rPr>
                <w:rFonts w:ascii="Arial" w:eastAsia="Tahoma" w:hAnsi="Arial" w:cs="Arial"/>
                <w:lang w:bidi="pl-PL"/>
              </w:rPr>
              <w:t>Zdunkiewicz</w:t>
            </w:r>
            <w:proofErr w:type="spellEnd"/>
            <w:r w:rsidRPr="0005628C">
              <w:rPr>
                <w:rFonts w:ascii="Arial" w:eastAsia="Tahoma" w:hAnsi="Arial" w:cs="Arial"/>
                <w:lang w:bidi="pl-PL"/>
              </w:rPr>
              <w:t xml:space="preserve"> D., </w:t>
            </w:r>
            <w:r w:rsidRPr="0005628C">
              <w:rPr>
                <w:rFonts w:ascii="Arial" w:eastAsia="Tahoma" w:hAnsi="Arial" w:cs="Arial"/>
                <w:i/>
                <w:iCs/>
                <w:lang w:bidi="pl-PL"/>
              </w:rPr>
              <w:t>Akty mowy</w:t>
            </w:r>
            <w:r>
              <w:rPr>
                <w:rFonts w:ascii="Arial" w:eastAsia="Tahoma" w:hAnsi="Arial" w:cs="Arial"/>
                <w:iCs/>
                <w:lang w:bidi="pl-PL"/>
              </w:rPr>
              <w:t>,</w:t>
            </w:r>
            <w:r w:rsidRPr="0005628C">
              <w:rPr>
                <w:rFonts w:ascii="Arial" w:eastAsia="Tahoma" w:hAnsi="Arial" w:cs="Arial"/>
                <w:lang w:bidi="pl-PL"/>
              </w:rPr>
              <w:t xml:space="preserve"> [w:] </w:t>
            </w:r>
            <w:r w:rsidRPr="0005628C">
              <w:rPr>
                <w:rFonts w:ascii="Arial" w:eastAsia="Tahoma" w:hAnsi="Arial" w:cs="Arial"/>
                <w:i/>
                <w:iCs/>
                <w:lang w:bidi="pl-PL"/>
              </w:rPr>
              <w:t>Współczesny język polski</w:t>
            </w:r>
            <w:r w:rsidRPr="0005628C">
              <w:rPr>
                <w:rFonts w:ascii="Arial" w:eastAsia="Tahoma" w:hAnsi="Arial" w:cs="Arial"/>
                <w:lang w:bidi="pl-PL"/>
              </w:rPr>
              <w:t xml:space="preserve">, red. J. Bartmiński, </w:t>
            </w:r>
            <w:r>
              <w:rPr>
                <w:rFonts w:ascii="Arial" w:eastAsia="Tahoma" w:hAnsi="Arial" w:cs="Arial"/>
                <w:lang w:bidi="pl-PL"/>
              </w:rPr>
              <w:t>Lublin</w:t>
            </w:r>
            <w:r w:rsidRPr="0005628C">
              <w:rPr>
                <w:rFonts w:ascii="Arial" w:eastAsia="Tahoma" w:hAnsi="Arial" w:cs="Arial"/>
                <w:lang w:bidi="pl-PL"/>
              </w:rPr>
              <w:t xml:space="preserve"> </w:t>
            </w:r>
            <w:r>
              <w:rPr>
                <w:rFonts w:ascii="Arial" w:eastAsia="Tahoma" w:hAnsi="Arial" w:cs="Arial"/>
                <w:lang w:bidi="pl-PL"/>
              </w:rPr>
              <w:t>2001</w:t>
            </w:r>
            <w:r w:rsidRPr="0005628C">
              <w:rPr>
                <w:rFonts w:ascii="Arial" w:eastAsia="Tahoma" w:hAnsi="Arial" w:cs="Arial"/>
                <w:lang w:bidi="pl-PL"/>
              </w:rPr>
              <w:t xml:space="preserve">, s. </w:t>
            </w:r>
            <w:r w:rsidRPr="00FA526C">
              <w:rPr>
                <w:rFonts w:ascii="Arial" w:eastAsia="Tahoma" w:hAnsi="Arial" w:cs="Arial"/>
                <w:lang w:bidi="pl-PL"/>
              </w:rPr>
              <w:t>269-280</w:t>
            </w:r>
            <w:r w:rsidRPr="0005628C">
              <w:rPr>
                <w:rFonts w:ascii="Arial" w:eastAsia="Tahoma" w:hAnsi="Arial" w:cs="Arial"/>
                <w:lang w:bidi="pl-PL"/>
              </w:rPr>
              <w:t>.</w:t>
            </w:r>
          </w:p>
        </w:tc>
      </w:tr>
    </w:tbl>
    <w:p w14:paraId="14719377" w14:textId="77777777" w:rsidR="00D32131" w:rsidRPr="00AE38E5" w:rsidRDefault="00D32131" w:rsidP="00D32131">
      <w:pPr>
        <w:rPr>
          <w:rFonts w:ascii="Arial" w:hAnsi="Arial" w:cs="Arial"/>
        </w:rPr>
      </w:pPr>
    </w:p>
    <w:p w14:paraId="64330A61" w14:textId="77777777" w:rsidR="00D32131" w:rsidRPr="00AE38E5" w:rsidRDefault="00D32131" w:rsidP="00D32131">
      <w:pPr>
        <w:rPr>
          <w:rFonts w:ascii="Arial" w:hAnsi="Arial" w:cs="Arial"/>
        </w:rPr>
      </w:pPr>
      <w:r w:rsidRPr="00AE38E5">
        <w:rPr>
          <w:rFonts w:ascii="Arial" w:hAnsi="Arial" w:cs="Arial"/>
        </w:rPr>
        <w:t>Wykaz literatury uzupełniającej</w:t>
      </w:r>
      <w:r>
        <w:rPr>
          <w:rFonts w:ascii="Arial" w:hAnsi="Arial" w:cs="Arial"/>
        </w:rPr>
        <w:t xml:space="preserve"> (wybór)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32131" w:rsidRPr="00AE38E5" w14:paraId="6A8EB051" w14:textId="77777777" w:rsidTr="0021114B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221664" w14:textId="77777777" w:rsidR="00D32131" w:rsidRDefault="00D32131" w:rsidP="00D321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Anusiewicz J., Handke K., „Język a Kultura”, t. 9: </w:t>
            </w:r>
            <w:r w:rsidRPr="00BE1872">
              <w:rPr>
                <w:rFonts w:ascii="Arial" w:hAnsi="Arial" w:cs="Arial"/>
                <w:i/>
              </w:rPr>
              <w:t>Płeć w języku i kulturze</w:t>
            </w:r>
            <w:r>
              <w:rPr>
                <w:rFonts w:ascii="Arial" w:hAnsi="Arial" w:cs="Arial"/>
              </w:rPr>
              <w:t>, Wrocław 1994.</w:t>
            </w:r>
          </w:p>
          <w:p w14:paraId="57C1A410" w14:textId="77777777" w:rsidR="00D32131" w:rsidRDefault="00D32131" w:rsidP="00D321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Bralczyk J., </w:t>
            </w:r>
            <w:proofErr w:type="spellStart"/>
            <w:r>
              <w:rPr>
                <w:rFonts w:ascii="Arial" w:hAnsi="Arial" w:cs="Arial"/>
              </w:rPr>
              <w:t>Mosiołek</w:t>
            </w:r>
            <w:proofErr w:type="spellEnd"/>
            <w:r>
              <w:rPr>
                <w:rFonts w:ascii="Arial" w:hAnsi="Arial" w:cs="Arial"/>
              </w:rPr>
              <w:t xml:space="preserve">-Kłosińska K., </w:t>
            </w:r>
            <w:r w:rsidRPr="00CE15B7">
              <w:rPr>
                <w:rFonts w:ascii="Arial" w:hAnsi="Arial" w:cs="Arial"/>
                <w:i/>
              </w:rPr>
              <w:t>Język w mediach masowych</w:t>
            </w:r>
            <w:r>
              <w:rPr>
                <w:rFonts w:ascii="Arial" w:hAnsi="Arial" w:cs="Arial"/>
              </w:rPr>
              <w:t>, Warszawa 2000.</w:t>
            </w:r>
          </w:p>
          <w:p w14:paraId="3ABFDA52" w14:textId="77777777" w:rsidR="00D32131" w:rsidRPr="00947E13" w:rsidRDefault="00D32131" w:rsidP="00D321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47E13">
              <w:rPr>
                <w:rFonts w:ascii="Arial" w:hAnsi="Arial" w:cs="Arial"/>
              </w:rPr>
              <w:t>Galasiński</w:t>
            </w:r>
            <w:proofErr w:type="spellEnd"/>
            <w:r w:rsidRPr="00947E13">
              <w:rPr>
                <w:rFonts w:ascii="Arial" w:hAnsi="Arial" w:cs="Arial"/>
              </w:rPr>
              <w:t xml:space="preserve"> D., </w:t>
            </w:r>
            <w:r w:rsidRPr="00947E13">
              <w:rPr>
                <w:rFonts w:ascii="Arial" w:hAnsi="Arial" w:cs="Arial"/>
                <w:i/>
              </w:rPr>
              <w:t>Chwalenie się jako perswazyjny akt mowy</w:t>
            </w:r>
            <w:r w:rsidRPr="00947E13">
              <w:rPr>
                <w:rFonts w:ascii="Arial" w:hAnsi="Arial" w:cs="Arial"/>
              </w:rPr>
              <w:t>, Kraków 1992.</w:t>
            </w:r>
          </w:p>
          <w:p w14:paraId="6D2753D4" w14:textId="77777777" w:rsidR="00D32131" w:rsidRDefault="00D32131" w:rsidP="00D32131">
            <w:pPr>
              <w:numPr>
                <w:ilvl w:val="0"/>
                <w:numId w:val="1"/>
              </w:numPr>
              <w:autoSpaceDN w:val="0"/>
              <w:spacing w:after="0"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Handke K., </w:t>
            </w:r>
            <w:r w:rsidRPr="000312B3">
              <w:rPr>
                <w:rFonts w:ascii="Arial" w:hAnsi="Arial" w:cs="Arial"/>
                <w:i/>
              </w:rPr>
              <w:t>Język a determinanty płci</w:t>
            </w:r>
            <w:r>
              <w:rPr>
                <w:rFonts w:ascii="Arial" w:hAnsi="Arial" w:cs="Arial"/>
                <w:i/>
              </w:rPr>
              <w:t>,</w:t>
            </w:r>
            <w:r>
              <w:rPr>
                <w:rFonts w:ascii="Arial" w:hAnsi="Arial" w:cs="Arial"/>
              </w:rPr>
              <w:t xml:space="preserve"> [w:] „Język a Kultura”, t. 9: </w:t>
            </w:r>
            <w:r w:rsidRPr="000312B3">
              <w:rPr>
                <w:rFonts w:ascii="Arial" w:hAnsi="Arial" w:cs="Arial"/>
                <w:i/>
              </w:rPr>
              <w:t>Płeć w języku i kulturze</w:t>
            </w:r>
            <w:r>
              <w:rPr>
                <w:rFonts w:ascii="Arial" w:hAnsi="Arial" w:cs="Arial"/>
              </w:rPr>
              <w:t>, pod red. J. Anusiewicza i K. Handke, Wrocław 1994.</w:t>
            </w:r>
          </w:p>
          <w:p w14:paraId="18C7D644" w14:textId="77777777" w:rsidR="00D32131" w:rsidRPr="00550284" w:rsidRDefault="00D32131" w:rsidP="00D32131">
            <w:pPr>
              <w:numPr>
                <w:ilvl w:val="0"/>
                <w:numId w:val="1"/>
              </w:numPr>
              <w:autoSpaceDN w:val="0"/>
              <w:spacing w:after="0" w:line="256" w:lineRule="auto"/>
              <w:jc w:val="both"/>
              <w:rPr>
                <w:rFonts w:ascii="Arial" w:hAnsi="Arial" w:cs="Arial"/>
              </w:rPr>
            </w:pPr>
            <w:r w:rsidRPr="00550284">
              <w:rPr>
                <w:rFonts w:ascii="Arial" w:hAnsi="Arial" w:cs="Arial"/>
              </w:rPr>
              <w:t xml:space="preserve">Kita M., </w:t>
            </w:r>
            <w:r w:rsidRPr="00550284">
              <w:rPr>
                <w:rFonts w:ascii="Arial" w:hAnsi="Arial" w:cs="Arial"/>
                <w:i/>
                <w:iCs/>
              </w:rPr>
              <w:t>Czy potrzebna jest lawendowa lingwistyka?</w:t>
            </w:r>
            <w:r w:rsidRPr="00550284">
              <w:rPr>
                <w:rFonts w:ascii="Arial" w:hAnsi="Arial" w:cs="Arial"/>
              </w:rPr>
              <w:t xml:space="preserve">, [w:] </w:t>
            </w:r>
            <w:r w:rsidRPr="00550284">
              <w:rPr>
                <w:rFonts w:ascii="Arial" w:hAnsi="Arial" w:cs="Arial"/>
                <w:i/>
                <w:iCs/>
              </w:rPr>
              <w:t>Polonistyka na początku XXI wieku. Diagnozy, koncepcje, perspektywy</w:t>
            </w:r>
            <w:r w:rsidRPr="00550284">
              <w:rPr>
                <w:rFonts w:ascii="Arial" w:hAnsi="Arial" w:cs="Arial"/>
              </w:rPr>
              <w:t xml:space="preserve">, t. 3: </w:t>
            </w:r>
            <w:r w:rsidRPr="00550284">
              <w:rPr>
                <w:rFonts w:ascii="Arial" w:hAnsi="Arial" w:cs="Arial"/>
                <w:i/>
                <w:iCs/>
              </w:rPr>
              <w:t>Współczesne aspekty badań nad językiem polskim</w:t>
            </w:r>
            <w:r w:rsidRPr="00550284">
              <w:rPr>
                <w:rFonts w:ascii="Arial" w:hAnsi="Arial" w:cs="Arial"/>
              </w:rPr>
              <w:t xml:space="preserve">. </w:t>
            </w:r>
            <w:r w:rsidRPr="00550284">
              <w:rPr>
                <w:rFonts w:ascii="Arial" w:hAnsi="Arial" w:cs="Arial"/>
                <w:i/>
                <w:iCs/>
              </w:rPr>
              <w:t>Teoria i praktyka</w:t>
            </w:r>
            <w:r w:rsidRPr="00550284">
              <w:rPr>
                <w:rFonts w:ascii="Arial" w:hAnsi="Arial" w:cs="Arial"/>
              </w:rPr>
              <w:t>, Katowice 2018, s. 61-72.</w:t>
            </w:r>
          </w:p>
          <w:p w14:paraId="4573B80F" w14:textId="77777777" w:rsidR="00D32131" w:rsidRDefault="00D32131" w:rsidP="00D32131">
            <w:pPr>
              <w:numPr>
                <w:ilvl w:val="0"/>
                <w:numId w:val="1"/>
              </w:numPr>
              <w:autoSpaceDN w:val="0"/>
              <w:spacing w:after="0"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Kita M., </w:t>
            </w:r>
            <w:r>
              <w:rPr>
                <w:rFonts w:ascii="Arial" w:hAnsi="Arial" w:cs="Arial"/>
                <w:i/>
              </w:rPr>
              <w:t>Językowe rytuały grzecznościowe</w:t>
            </w:r>
            <w:r>
              <w:rPr>
                <w:rFonts w:ascii="Arial" w:hAnsi="Arial" w:cs="Arial"/>
              </w:rPr>
              <w:t>, Katowice 2005.</w:t>
            </w:r>
          </w:p>
          <w:p w14:paraId="0368EAA0" w14:textId="77777777" w:rsidR="00D32131" w:rsidRPr="00947E13" w:rsidRDefault="00D32131" w:rsidP="00D3213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47E13">
              <w:rPr>
                <w:rFonts w:ascii="Arial" w:hAnsi="Arial" w:cs="Arial"/>
              </w:rPr>
              <w:t xml:space="preserve">Kołodziejek E., </w:t>
            </w:r>
            <w:r w:rsidRPr="00947E13">
              <w:rPr>
                <w:rFonts w:ascii="Arial" w:hAnsi="Arial" w:cs="Arial"/>
                <w:i/>
              </w:rPr>
              <w:t>Człowiek i świat w języku subkultur</w:t>
            </w:r>
            <w:r w:rsidRPr="00947E13">
              <w:rPr>
                <w:rFonts w:ascii="Arial" w:hAnsi="Arial" w:cs="Arial"/>
              </w:rPr>
              <w:t>, Szczecin 2007</w:t>
            </w:r>
            <w:r>
              <w:rPr>
                <w:rFonts w:ascii="Arial" w:hAnsi="Arial" w:cs="Arial"/>
              </w:rPr>
              <w:t>.</w:t>
            </w:r>
          </w:p>
          <w:p w14:paraId="6AFDA110" w14:textId="77777777" w:rsidR="00D32131" w:rsidRPr="00A9595D" w:rsidRDefault="00D32131" w:rsidP="00D32131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A9595D">
              <w:rPr>
                <w:rFonts w:ascii="Arial" w:hAnsi="Arial" w:cs="Arial"/>
                <w:lang w:eastAsia="ar-SA"/>
              </w:rPr>
              <w:t xml:space="preserve">Łaziński M., 2006, </w:t>
            </w:r>
            <w:r w:rsidRPr="00A9595D">
              <w:rPr>
                <w:rFonts w:ascii="Arial" w:hAnsi="Arial" w:cs="Arial"/>
                <w:i/>
                <w:lang w:eastAsia="ar-SA"/>
              </w:rPr>
              <w:t>O paniach i panach. Polskie rzeczowniki tytularne i ich asymetria rodzajowo-płciowa</w:t>
            </w:r>
            <w:r w:rsidRPr="00A9595D">
              <w:rPr>
                <w:rFonts w:ascii="Arial" w:hAnsi="Arial" w:cs="Arial"/>
                <w:lang w:eastAsia="ar-SA"/>
              </w:rPr>
              <w:t>, Warszawa.</w:t>
            </w:r>
          </w:p>
          <w:p w14:paraId="1F18D1B5" w14:textId="77777777" w:rsidR="00D32131" w:rsidRPr="006326A0" w:rsidRDefault="00D32131" w:rsidP="00D32131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B15A48">
              <w:rPr>
                <w:rFonts w:ascii="Arial" w:hAnsi="Arial" w:cs="Arial"/>
                <w:lang w:eastAsia="ar-SA"/>
              </w:rPr>
              <w:t xml:space="preserve">Majchrowska J., </w:t>
            </w:r>
            <w:proofErr w:type="spellStart"/>
            <w:r w:rsidRPr="00B15A48">
              <w:rPr>
                <w:rFonts w:ascii="Arial" w:hAnsi="Arial" w:cs="Arial"/>
                <w:i/>
                <w:lang w:eastAsia="ar-SA"/>
              </w:rPr>
              <w:t>Pragmalingwistyczna</w:t>
            </w:r>
            <w:proofErr w:type="spellEnd"/>
            <w:r w:rsidRPr="00B15A48">
              <w:rPr>
                <w:rFonts w:ascii="Arial" w:hAnsi="Arial" w:cs="Arial"/>
                <w:i/>
                <w:lang w:eastAsia="ar-SA"/>
              </w:rPr>
              <w:t xml:space="preserve"> analiza portali internetowych</w:t>
            </w:r>
            <w:r w:rsidRPr="00B15A48">
              <w:rPr>
                <w:rFonts w:ascii="Arial" w:hAnsi="Arial" w:cs="Arial"/>
                <w:lang w:eastAsia="ar-SA"/>
              </w:rPr>
              <w:t>, Rzeszów 2020.</w:t>
            </w:r>
          </w:p>
          <w:p w14:paraId="1631E001" w14:textId="77777777" w:rsidR="00D32131" w:rsidRDefault="00D32131" w:rsidP="00D32131">
            <w:pPr>
              <w:numPr>
                <w:ilvl w:val="0"/>
                <w:numId w:val="1"/>
              </w:numPr>
              <w:autoSpaceDN w:val="0"/>
              <w:spacing w:after="0" w:line="25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Marcjanik</w:t>
            </w:r>
            <w:proofErr w:type="spellEnd"/>
            <w:r>
              <w:rPr>
                <w:rFonts w:ascii="Arial" w:hAnsi="Arial" w:cs="Arial"/>
              </w:rPr>
              <w:t xml:space="preserve"> M., </w:t>
            </w:r>
            <w:r>
              <w:rPr>
                <w:rFonts w:ascii="Arial" w:hAnsi="Arial" w:cs="Arial"/>
                <w:i/>
                <w:iCs/>
              </w:rPr>
              <w:t>Etykieta językowa</w:t>
            </w:r>
            <w:r>
              <w:rPr>
                <w:rFonts w:ascii="Arial" w:hAnsi="Arial" w:cs="Arial"/>
              </w:rPr>
              <w:t xml:space="preserve">, [w:] </w:t>
            </w:r>
            <w:r>
              <w:rPr>
                <w:rFonts w:ascii="Arial" w:hAnsi="Arial" w:cs="Arial"/>
                <w:i/>
                <w:iCs/>
              </w:rPr>
              <w:t>Współczesny język polski</w:t>
            </w:r>
            <w:r>
              <w:rPr>
                <w:rFonts w:ascii="Arial" w:hAnsi="Arial" w:cs="Arial"/>
              </w:rPr>
              <w:t>, red. J. Bartmiński, Lublin 2001, s. 281-291.</w:t>
            </w:r>
          </w:p>
          <w:p w14:paraId="126B3246" w14:textId="77777777" w:rsidR="00D32131" w:rsidRPr="00550284" w:rsidRDefault="00D32131" w:rsidP="00D32131">
            <w:pPr>
              <w:numPr>
                <w:ilvl w:val="0"/>
                <w:numId w:val="1"/>
              </w:numPr>
              <w:autoSpaceDN w:val="0"/>
              <w:spacing w:after="0" w:line="256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Marcjanik</w:t>
            </w:r>
            <w:proofErr w:type="spellEnd"/>
            <w:r>
              <w:rPr>
                <w:rFonts w:ascii="Arial" w:hAnsi="Arial" w:cs="Arial"/>
              </w:rPr>
              <w:t xml:space="preserve"> M., </w:t>
            </w:r>
            <w:r w:rsidRPr="000312B3">
              <w:rPr>
                <w:rFonts w:ascii="Arial" w:hAnsi="Arial" w:cs="Arial"/>
                <w:i/>
              </w:rPr>
              <w:t>Grzeczność w komunikacji językowej</w:t>
            </w:r>
            <w:r>
              <w:rPr>
                <w:rFonts w:ascii="Arial" w:hAnsi="Arial" w:cs="Arial"/>
              </w:rPr>
              <w:t>, Warszawa 2007.</w:t>
            </w:r>
          </w:p>
          <w:p w14:paraId="35746BD7" w14:textId="77777777" w:rsidR="00D32131" w:rsidRPr="00947E13" w:rsidRDefault="00D32131" w:rsidP="00D3213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47E13">
              <w:rPr>
                <w:rFonts w:ascii="Arial" w:hAnsi="Arial" w:cs="Arial"/>
              </w:rPr>
              <w:t>Piekot</w:t>
            </w:r>
            <w:proofErr w:type="spellEnd"/>
            <w:r w:rsidRPr="00947E13">
              <w:rPr>
                <w:rFonts w:ascii="Arial" w:hAnsi="Arial" w:cs="Arial"/>
              </w:rPr>
              <w:t xml:space="preserve"> T.,  </w:t>
            </w:r>
            <w:r w:rsidRPr="00947E13">
              <w:rPr>
                <w:rFonts w:ascii="Arial" w:hAnsi="Arial" w:cs="Arial"/>
                <w:i/>
              </w:rPr>
              <w:t>Język w grupie społecznej. Wprowadzenie do analizy socjolektu</w:t>
            </w:r>
            <w:r>
              <w:rPr>
                <w:rFonts w:ascii="Arial" w:hAnsi="Arial" w:cs="Arial"/>
              </w:rPr>
              <w:t xml:space="preserve"> (</w:t>
            </w:r>
            <w:r w:rsidRPr="00947E13">
              <w:rPr>
                <w:rFonts w:ascii="Arial" w:hAnsi="Arial" w:cs="Arial"/>
              </w:rPr>
              <w:t xml:space="preserve">wersja elektroniczna: </w:t>
            </w:r>
            <w:hyperlink r:id="rId7" w:history="1">
              <w:r w:rsidRPr="00947E13">
                <w:rPr>
                  <w:rStyle w:val="Hipercze"/>
                  <w:rFonts w:ascii="Arial" w:hAnsi="Arial" w:cs="Arial"/>
                </w:rPr>
                <w:t>http://www.ifp.uni.wroc.pl/data/files/pub-396.pdf</w:t>
              </w:r>
            </w:hyperlink>
            <w:r w:rsidRPr="00947E13">
              <w:rPr>
                <w:rStyle w:val="Hipercze"/>
                <w:rFonts w:ascii="Arial" w:hAnsi="Arial" w:cs="Arial"/>
              </w:rPr>
              <w:t>)</w:t>
            </w:r>
          </w:p>
          <w:p w14:paraId="4E59EABA" w14:textId="77777777" w:rsidR="00D32131" w:rsidRPr="0080034D" w:rsidRDefault="00D32131" w:rsidP="0080034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Rejter</w:t>
            </w:r>
            <w:proofErr w:type="spellEnd"/>
            <w:r>
              <w:rPr>
                <w:rFonts w:ascii="Arial" w:hAnsi="Arial" w:cs="Arial"/>
              </w:rPr>
              <w:t xml:space="preserve"> A., </w:t>
            </w:r>
            <w:r w:rsidRPr="00CA04BA">
              <w:rPr>
                <w:rFonts w:ascii="Arial" w:hAnsi="Arial" w:cs="Arial"/>
                <w:i/>
              </w:rPr>
              <w:t>Płeć, język, kultura</w:t>
            </w:r>
            <w:r>
              <w:rPr>
                <w:rFonts w:ascii="Arial" w:hAnsi="Arial" w:cs="Arial"/>
              </w:rPr>
              <w:t>, Katowice 2013.</w:t>
            </w:r>
          </w:p>
        </w:tc>
      </w:tr>
    </w:tbl>
    <w:p w14:paraId="7F0F0FF4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FE3FF7E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8CD8EB7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E8EBC2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E38E5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72A92CD1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32131" w:rsidRPr="00AE38E5" w14:paraId="69086589" w14:textId="77777777" w:rsidTr="0021114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F2948BB" w14:textId="77777777" w:rsidR="00D32131" w:rsidRPr="00AE38E5" w:rsidRDefault="00D32131" w:rsidP="0021114B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DD8230C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14:paraId="77C55986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32131" w:rsidRPr="00AE38E5" w14:paraId="22E84A03" w14:textId="77777777" w:rsidTr="0021114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22C1C5A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71486B87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2521B27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32131" w:rsidRPr="00AE38E5" w14:paraId="3A94EAED" w14:textId="77777777" w:rsidTr="0021114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46C1A53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23ACCB4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CBD41C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D32131" w:rsidRPr="00AE38E5" w14:paraId="5ADE349D" w14:textId="77777777" w:rsidTr="0021114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054BC7" w14:textId="77777777" w:rsidR="00D32131" w:rsidRPr="00AE38E5" w:rsidRDefault="00D32131" w:rsidP="0021114B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C390EA6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F3CBCD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D32131" w:rsidRPr="00AE38E5" w14:paraId="29E9AAB0" w14:textId="77777777" w:rsidTr="0021114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9954D45" w14:textId="77777777" w:rsidR="00D32131" w:rsidRPr="00AE38E5" w:rsidRDefault="00D32131" w:rsidP="002111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FC20891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Przygotowa</w:t>
            </w:r>
            <w:r>
              <w:rPr>
                <w:rFonts w:ascii="Arial" w:hAnsi="Arial" w:cs="Arial"/>
              </w:rPr>
              <w:t xml:space="preserve">nie krótkiej pracy pisemnej lub ustnej (np. </w:t>
            </w:r>
            <w:r w:rsidRPr="00AE38E5">
              <w:rPr>
                <w:rFonts w:ascii="Arial" w:hAnsi="Arial" w:cs="Arial"/>
              </w:rPr>
              <w:t>referatu</w:t>
            </w:r>
            <w:r>
              <w:rPr>
                <w:rFonts w:ascii="Arial" w:hAnsi="Arial" w:cs="Arial"/>
              </w:rPr>
              <w:t>)</w:t>
            </w:r>
            <w:r w:rsidRPr="00AE38E5">
              <w:rPr>
                <w:rFonts w:ascii="Arial" w:hAnsi="Arial" w:cs="Arial"/>
              </w:rPr>
              <w:t xml:space="preserve">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1CF5481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D32131" w:rsidRPr="00AE38E5" w14:paraId="2A4B9B2C" w14:textId="77777777" w:rsidTr="0021114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445E2E8" w14:textId="77777777" w:rsidR="00D32131" w:rsidRPr="00AE38E5" w:rsidRDefault="00D32131" w:rsidP="002111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14:paraId="081E7DE8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4D0D36C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0</w:t>
            </w:r>
          </w:p>
        </w:tc>
      </w:tr>
      <w:tr w:rsidR="00D32131" w:rsidRPr="00AE38E5" w14:paraId="368BFB56" w14:textId="77777777" w:rsidTr="0021114B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318C9EA8" w14:textId="77777777" w:rsidR="00D32131" w:rsidRPr="00AE38E5" w:rsidRDefault="00D32131" w:rsidP="002111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7AAF6B4B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6B41B66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32131" w:rsidRPr="00AE38E5" w14:paraId="7732569E" w14:textId="77777777" w:rsidTr="0021114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35DF92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4CEA8E6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D32131" w:rsidRPr="00AE38E5" w14:paraId="703A2AF0" w14:textId="77777777" w:rsidTr="0021114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131EE26" w14:textId="77777777" w:rsidR="00D32131" w:rsidRPr="00AE38E5" w:rsidRDefault="00D32131" w:rsidP="0021114B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E38E5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38A004B" w14:textId="77777777" w:rsidR="00D32131" w:rsidRPr="00AE38E5" w:rsidRDefault="00D32131" w:rsidP="0021114B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28E3666" w14:textId="77777777" w:rsidR="00D32131" w:rsidRPr="00AE38E5" w:rsidRDefault="00D32131" w:rsidP="00D3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C98840" w14:textId="77777777" w:rsidR="00D32131" w:rsidRPr="00AE38E5" w:rsidRDefault="00D32131" w:rsidP="00D32131">
      <w:pPr>
        <w:rPr>
          <w:rFonts w:ascii="Arial" w:hAnsi="Arial" w:cs="Arial"/>
        </w:rPr>
      </w:pPr>
    </w:p>
    <w:p w14:paraId="627CC4A2" w14:textId="77777777" w:rsidR="00A82BB4" w:rsidRDefault="00A82BB4"/>
    <w:sectPr w:rsidR="00A82B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7CE98" w14:textId="77777777" w:rsidR="00F73EFD" w:rsidRDefault="00F73EFD">
      <w:pPr>
        <w:spacing w:after="0" w:line="240" w:lineRule="auto"/>
      </w:pPr>
      <w:r>
        <w:separator/>
      </w:r>
    </w:p>
  </w:endnote>
  <w:endnote w:type="continuationSeparator" w:id="0">
    <w:p w14:paraId="4E36D5D6" w14:textId="77777777" w:rsidR="00F73EFD" w:rsidRDefault="00F7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5214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02B9" w14:textId="77777777" w:rsidR="00000000" w:rsidRDefault="009511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63ADD">
      <w:rPr>
        <w:noProof/>
      </w:rPr>
      <w:t>1</w:t>
    </w:r>
    <w:r>
      <w:fldChar w:fldCharType="end"/>
    </w:r>
  </w:p>
  <w:p w14:paraId="5FB74C38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C8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EF148" w14:textId="77777777" w:rsidR="00F73EFD" w:rsidRDefault="00F73EFD">
      <w:pPr>
        <w:spacing w:after="0" w:line="240" w:lineRule="auto"/>
      </w:pPr>
      <w:r>
        <w:separator/>
      </w:r>
    </w:p>
  </w:footnote>
  <w:footnote w:type="continuationSeparator" w:id="0">
    <w:p w14:paraId="0E9D5D4D" w14:textId="77777777" w:rsidR="00F73EFD" w:rsidRDefault="00F7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758C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D8ACE" w14:textId="77777777" w:rsidR="00000000" w:rsidRDefault="00000000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F5A7F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7703E"/>
    <w:multiLevelType w:val="hybridMultilevel"/>
    <w:tmpl w:val="9260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758A1"/>
    <w:multiLevelType w:val="hybridMultilevel"/>
    <w:tmpl w:val="C50608E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F37794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1531336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0713594">
    <w:abstractNumId w:val="1"/>
  </w:num>
  <w:num w:numId="3" w16cid:durableId="1908434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Kardasz">
    <w15:presenceInfo w15:providerId="Windows Live" w15:userId="6a45e128dc0e9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DE"/>
    <w:rsid w:val="00163D49"/>
    <w:rsid w:val="00346BB0"/>
    <w:rsid w:val="00550329"/>
    <w:rsid w:val="00691694"/>
    <w:rsid w:val="0080034D"/>
    <w:rsid w:val="00951157"/>
    <w:rsid w:val="009571DD"/>
    <w:rsid w:val="00963ADD"/>
    <w:rsid w:val="009B54DE"/>
    <w:rsid w:val="00A82BB4"/>
    <w:rsid w:val="00D32131"/>
    <w:rsid w:val="00D719E7"/>
    <w:rsid w:val="00F73EFD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7931"/>
  <w15:chartTrackingRefBased/>
  <w15:docId w15:val="{A469CC0A-6F7F-4223-98D6-7DB4C3E3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D32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321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D32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D32131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D32131"/>
    <w:rPr>
      <w:color w:val="0000FF"/>
      <w:u w:val="single"/>
    </w:rPr>
  </w:style>
  <w:style w:type="paragraph" w:styleId="Poprawka">
    <w:name w:val="Revision"/>
    <w:hidden/>
    <w:uiPriority w:val="99"/>
    <w:semiHidden/>
    <w:rsid w:val="00FA00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ifp.uni.wroc.pl/data/files/pub-396.pdf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9E081-CA7D-48B6-8CE9-61E91A7BC21B}"/>
</file>

<file path=customXml/itemProps2.xml><?xml version="1.0" encoding="utf-8"?>
<ds:datastoreItem xmlns:ds="http://schemas.openxmlformats.org/officeDocument/2006/customXml" ds:itemID="{233472C3-A058-4B01-ACC1-913FE6851B8B}"/>
</file>

<file path=customXml/itemProps3.xml><?xml version="1.0" encoding="utf-8"?>
<ds:datastoreItem xmlns:ds="http://schemas.openxmlformats.org/officeDocument/2006/customXml" ds:itemID="{2419BD28-0766-475A-8ADF-D024B10CA7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Monika Kardasz</cp:lastModifiedBy>
  <cp:revision>4</cp:revision>
  <dcterms:created xsi:type="dcterms:W3CDTF">2025-02-25T17:21:00Z</dcterms:created>
  <dcterms:modified xsi:type="dcterms:W3CDTF">2025-02-26T13:39:00Z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